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4148353" w14:textId="77777777" w:rsidTr="00D74AE1">
        <w:trPr>
          <w:trHeight w:hRule="exact" w:val="2948"/>
        </w:trPr>
        <w:tc>
          <w:tcPr>
            <w:tcW w:w="11185" w:type="dxa"/>
            <w:vAlign w:val="center"/>
          </w:tcPr>
          <w:p w14:paraId="64148352" w14:textId="77777777" w:rsidR="00974E99" w:rsidRPr="004259CB" w:rsidRDefault="00974E99" w:rsidP="00CB19DB">
            <w:pPr>
              <w:pStyle w:val="Documenttype"/>
            </w:pPr>
            <w:r w:rsidRPr="004259CB">
              <w:t>IALA S</w:t>
            </w:r>
            <w:r w:rsidR="00CB19DB" w:rsidRPr="004259CB">
              <w:t>tandard</w:t>
            </w:r>
          </w:p>
        </w:tc>
      </w:tr>
    </w:tbl>
    <w:p w14:paraId="64148354" w14:textId="77777777" w:rsidR="0070191F" w:rsidRPr="004259CB" w:rsidRDefault="0070191F" w:rsidP="003274DB">
      <w:pPr>
        <w:rPr>
          <w:lang w:val="en-GB"/>
        </w:rPr>
      </w:pPr>
    </w:p>
    <w:p w14:paraId="64148355" w14:textId="77777777" w:rsidR="00D74AE1" w:rsidRPr="004259CB" w:rsidRDefault="00D74AE1" w:rsidP="003274DB">
      <w:pPr>
        <w:rPr>
          <w:lang w:val="en-GB"/>
        </w:rPr>
      </w:pPr>
    </w:p>
    <w:p w14:paraId="64148356" w14:textId="77777777" w:rsidR="00192FEB" w:rsidRDefault="00BE7A71" w:rsidP="00192FEB">
      <w:pPr>
        <w:pStyle w:val="Documentnumber"/>
      </w:pPr>
      <w:r>
        <w:t>S</w:t>
      </w:r>
      <w:r w:rsidR="0013794D">
        <w:t>1</w:t>
      </w:r>
      <w:r w:rsidR="00496E8D" w:rsidRPr="004259CB">
        <w:t>0</w:t>
      </w:r>
      <w:r w:rsidR="00457308">
        <w:t>4</w:t>
      </w:r>
      <w:r w:rsidR="00D70AFE" w:rsidRPr="004259CB">
        <w:t>0</w:t>
      </w:r>
    </w:p>
    <w:p w14:paraId="64148357" w14:textId="77777777" w:rsidR="00757F9E" w:rsidRPr="00757F9E" w:rsidRDefault="00757F9E" w:rsidP="00757F9E">
      <w:pPr>
        <w:rPr>
          <w:lang w:val="en-GB"/>
        </w:rPr>
      </w:pPr>
    </w:p>
    <w:p w14:paraId="64148358" w14:textId="77777777" w:rsidR="00D74AE1" w:rsidRPr="004259CB" w:rsidRDefault="00457308" w:rsidP="00E270C5">
      <w:pPr>
        <w:pStyle w:val="Documentname"/>
      </w:pPr>
      <w:r>
        <w:t>Vessel Traffic</w:t>
      </w:r>
      <w:r w:rsidR="005A181A">
        <w:t xml:space="preserve"> Services</w:t>
      </w:r>
    </w:p>
    <w:p w14:paraId="64148359" w14:textId="77777777" w:rsidR="00D74AE1" w:rsidRPr="004259CB" w:rsidRDefault="00D74AE1" w:rsidP="00D74AE1">
      <w:pPr>
        <w:rPr>
          <w:lang w:val="en-GB"/>
        </w:rPr>
      </w:pPr>
    </w:p>
    <w:p w14:paraId="6414835A" w14:textId="77777777" w:rsidR="007E30DF" w:rsidRPr="004259CB" w:rsidRDefault="007E30DF" w:rsidP="00D74AE1">
      <w:pPr>
        <w:rPr>
          <w:lang w:val="en-GB"/>
        </w:rPr>
      </w:pPr>
    </w:p>
    <w:p w14:paraId="6414835B" w14:textId="77777777" w:rsidR="00E270C5" w:rsidRPr="004259CB" w:rsidRDefault="00E270C5" w:rsidP="00D74AE1">
      <w:pPr>
        <w:rPr>
          <w:lang w:val="en-GB"/>
        </w:rPr>
      </w:pPr>
    </w:p>
    <w:p w14:paraId="6414835C" w14:textId="77777777" w:rsidR="00E270C5" w:rsidRPr="004259CB" w:rsidRDefault="00E270C5" w:rsidP="00D74AE1">
      <w:pPr>
        <w:rPr>
          <w:lang w:val="en-GB"/>
        </w:rPr>
      </w:pPr>
    </w:p>
    <w:p w14:paraId="6414835D" w14:textId="77777777" w:rsidR="00E270C5" w:rsidRPr="004259CB" w:rsidRDefault="00E270C5" w:rsidP="00D74AE1">
      <w:pPr>
        <w:rPr>
          <w:lang w:val="en-GB"/>
        </w:rPr>
      </w:pPr>
    </w:p>
    <w:p w14:paraId="6414835E" w14:textId="77777777" w:rsidR="00E270C5" w:rsidRPr="004259CB" w:rsidRDefault="00E270C5" w:rsidP="00D74AE1">
      <w:pPr>
        <w:rPr>
          <w:lang w:val="en-GB"/>
        </w:rPr>
      </w:pPr>
    </w:p>
    <w:p w14:paraId="6414835F" w14:textId="77777777" w:rsidR="00E270C5" w:rsidRPr="004259CB" w:rsidRDefault="00E270C5" w:rsidP="00D74AE1">
      <w:pPr>
        <w:rPr>
          <w:lang w:val="en-GB"/>
        </w:rPr>
      </w:pPr>
    </w:p>
    <w:p w14:paraId="64148360" w14:textId="77777777" w:rsidR="00E270C5" w:rsidRPr="004259CB" w:rsidRDefault="00E270C5" w:rsidP="00D74AE1">
      <w:pPr>
        <w:rPr>
          <w:lang w:val="en-GB"/>
        </w:rPr>
      </w:pPr>
    </w:p>
    <w:p w14:paraId="64148361" w14:textId="77777777" w:rsidR="00E270C5" w:rsidRPr="004259CB" w:rsidRDefault="00E270C5" w:rsidP="00D74AE1">
      <w:pPr>
        <w:rPr>
          <w:lang w:val="en-GB"/>
        </w:rPr>
      </w:pPr>
    </w:p>
    <w:p w14:paraId="64148362" w14:textId="77777777" w:rsidR="00E270C5" w:rsidRPr="004259CB" w:rsidRDefault="00E270C5" w:rsidP="00D74AE1">
      <w:pPr>
        <w:rPr>
          <w:lang w:val="en-GB"/>
        </w:rPr>
      </w:pPr>
    </w:p>
    <w:p w14:paraId="64148363" w14:textId="77777777" w:rsidR="00E270C5" w:rsidRPr="004259CB" w:rsidRDefault="00E270C5" w:rsidP="00D74AE1">
      <w:pPr>
        <w:rPr>
          <w:lang w:val="en-GB"/>
        </w:rPr>
      </w:pPr>
    </w:p>
    <w:p w14:paraId="64148364" w14:textId="77777777" w:rsidR="00E270C5" w:rsidRPr="004259CB" w:rsidRDefault="00E270C5" w:rsidP="00D74AE1">
      <w:pPr>
        <w:rPr>
          <w:lang w:val="en-GB"/>
        </w:rPr>
      </w:pPr>
    </w:p>
    <w:p w14:paraId="64148365" w14:textId="77777777" w:rsidR="00E270C5" w:rsidRPr="004259CB" w:rsidRDefault="00E270C5" w:rsidP="00D74AE1">
      <w:pPr>
        <w:rPr>
          <w:lang w:val="en-GB"/>
        </w:rPr>
      </w:pPr>
    </w:p>
    <w:p w14:paraId="64148366" w14:textId="77777777" w:rsidR="00E270C5" w:rsidRPr="004259CB" w:rsidRDefault="00E270C5" w:rsidP="00D74AE1">
      <w:pPr>
        <w:rPr>
          <w:lang w:val="en-GB"/>
        </w:rPr>
      </w:pPr>
    </w:p>
    <w:p w14:paraId="64148367" w14:textId="77777777" w:rsidR="00E270C5" w:rsidRPr="004259CB" w:rsidRDefault="00E270C5" w:rsidP="00D74AE1">
      <w:pPr>
        <w:rPr>
          <w:lang w:val="en-GB"/>
        </w:rPr>
      </w:pPr>
    </w:p>
    <w:p w14:paraId="64148368" w14:textId="77777777" w:rsidR="00E270C5" w:rsidRPr="004259CB" w:rsidRDefault="00E270C5" w:rsidP="00D74AE1">
      <w:pPr>
        <w:rPr>
          <w:lang w:val="en-GB"/>
        </w:rPr>
      </w:pPr>
    </w:p>
    <w:p w14:paraId="64148369" w14:textId="77777777" w:rsidR="00E270C5" w:rsidRPr="004259CB" w:rsidRDefault="00E270C5" w:rsidP="00D74AE1">
      <w:pPr>
        <w:rPr>
          <w:lang w:val="en-GB"/>
        </w:rPr>
      </w:pPr>
    </w:p>
    <w:p w14:paraId="6414836A" w14:textId="77777777" w:rsidR="00E270C5" w:rsidRPr="004259CB" w:rsidRDefault="00E270C5" w:rsidP="00D74AE1">
      <w:pPr>
        <w:rPr>
          <w:lang w:val="en-GB"/>
        </w:rPr>
      </w:pPr>
    </w:p>
    <w:p w14:paraId="6414836B" w14:textId="77777777" w:rsidR="00E270C5" w:rsidRPr="004259CB" w:rsidRDefault="00E270C5" w:rsidP="00D74AE1">
      <w:pPr>
        <w:rPr>
          <w:lang w:val="en-GB"/>
        </w:rPr>
      </w:pPr>
    </w:p>
    <w:p w14:paraId="6414836C" w14:textId="77777777" w:rsidR="00E270C5" w:rsidRPr="004259CB" w:rsidRDefault="00E270C5" w:rsidP="00D74AE1">
      <w:pPr>
        <w:rPr>
          <w:lang w:val="en-GB"/>
        </w:rPr>
      </w:pPr>
    </w:p>
    <w:p w14:paraId="6414836D" w14:textId="77777777" w:rsidR="00E270C5" w:rsidRPr="004259CB" w:rsidRDefault="00E270C5" w:rsidP="00D74AE1">
      <w:pPr>
        <w:rPr>
          <w:lang w:val="en-GB"/>
        </w:rPr>
      </w:pPr>
    </w:p>
    <w:p w14:paraId="6414836E" w14:textId="77777777" w:rsidR="00E270C5" w:rsidRPr="004259CB" w:rsidRDefault="00E270C5" w:rsidP="00D74AE1">
      <w:pPr>
        <w:rPr>
          <w:lang w:val="en-GB"/>
        </w:rPr>
      </w:pPr>
    </w:p>
    <w:p w14:paraId="6414836F" w14:textId="77777777" w:rsidR="00E270C5" w:rsidRPr="004259CB" w:rsidRDefault="00E270C5" w:rsidP="00D74AE1">
      <w:pPr>
        <w:rPr>
          <w:lang w:val="en-GB"/>
        </w:rPr>
      </w:pPr>
    </w:p>
    <w:p w14:paraId="64148370" w14:textId="77777777" w:rsidR="00E270C5" w:rsidRPr="004259CB" w:rsidRDefault="00E270C5" w:rsidP="00D74AE1">
      <w:pPr>
        <w:rPr>
          <w:lang w:val="en-GB"/>
        </w:rPr>
      </w:pPr>
    </w:p>
    <w:p w14:paraId="64148371" w14:textId="77777777" w:rsidR="00E270C5" w:rsidRPr="004259CB" w:rsidRDefault="00E270C5" w:rsidP="00E270C5">
      <w:pPr>
        <w:pStyle w:val="Editionnumber"/>
      </w:pPr>
      <w:r w:rsidRPr="004259CB">
        <w:t>Edition 1.0</w:t>
      </w:r>
    </w:p>
    <w:p w14:paraId="64148372" w14:textId="77777777" w:rsidR="00D74AE1" w:rsidRPr="004259CB" w:rsidRDefault="00AA2802" w:rsidP="00E270C5">
      <w:pPr>
        <w:pStyle w:val="Documentdate"/>
      </w:pPr>
      <w:r>
        <w:t>May</w:t>
      </w:r>
      <w:r w:rsidR="004259CB">
        <w:t xml:space="preserve"> 2018</w:t>
      </w:r>
    </w:p>
    <w:p w14:paraId="64148373" w14:textId="77777777" w:rsidR="00AA2802" w:rsidRDefault="00AA2802" w:rsidP="003274DB">
      <w:pPr>
        <w:rPr>
          <w:lang w:val="en-GB"/>
        </w:rPr>
        <w:sectPr w:rsidR="00AA2802"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64148374" w14:textId="77777777" w:rsidR="00AA2802" w:rsidRDefault="00AA2802">
      <w:pPr>
        <w:spacing w:after="200" w:line="276" w:lineRule="auto"/>
        <w:rPr>
          <w:lang w:val="en-GB"/>
        </w:rPr>
      </w:pPr>
      <w:r>
        <w:rPr>
          <w:lang w:val="en-GB"/>
        </w:rPr>
        <w:lastRenderedPageBreak/>
        <w:br w:type="page"/>
      </w:r>
    </w:p>
    <w:p w14:paraId="64148375"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64148376" w14:textId="77777777" w:rsidR="00AA2802" w:rsidRPr="00AA2802" w:rsidRDefault="00AA2802" w:rsidP="00AA2802">
      <w:pPr>
        <w:spacing w:after="120"/>
        <w:rPr>
          <w:rFonts w:ascii="AvenirNext LT Pro Regular" w:hAnsi="AvenirNext LT Pro Regular"/>
          <w:sz w:val="22"/>
          <w:lang w:val="en-GB"/>
        </w:rPr>
      </w:pPr>
    </w:p>
    <w:p w14:paraId="64148377" w14:textId="77777777" w:rsidR="00AA2802" w:rsidRPr="00AA2802" w:rsidRDefault="00AA2802" w:rsidP="00AA2802">
      <w:pPr>
        <w:spacing w:after="120"/>
        <w:rPr>
          <w:rFonts w:ascii="AvenirNext LT Pro Regular" w:hAnsi="AvenirNext LT Pro Regular"/>
          <w:sz w:val="22"/>
          <w:lang w:val="en-GB"/>
        </w:rPr>
      </w:pPr>
    </w:p>
    <w:p w14:paraId="64148378"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64148379"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6414837A"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14:paraId="6414837B"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414837C"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6414837D"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6414837E"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6414837F" w14:textId="77777777" w:rsidR="00AA2802" w:rsidRDefault="00AA2802">
      <w:pPr>
        <w:spacing w:after="200" w:line="276" w:lineRule="auto"/>
        <w:rPr>
          <w:lang w:val="en-GB"/>
        </w:rPr>
      </w:pPr>
      <w:r>
        <w:rPr>
          <w:lang w:val="en-GB"/>
        </w:rPr>
        <w:br w:type="page"/>
      </w:r>
    </w:p>
    <w:p w14:paraId="64148380" w14:textId="77777777" w:rsidR="00EB6F3C" w:rsidRPr="004259CB" w:rsidRDefault="00EB6F3C" w:rsidP="003274DB">
      <w:pPr>
        <w:rPr>
          <w:lang w:val="en-GB"/>
        </w:rPr>
        <w:sectPr w:rsidR="00EB6F3C" w:rsidRPr="004259CB" w:rsidSect="00AA2802">
          <w:headerReference w:type="even" r:id="rId17"/>
          <w:headerReference w:type="default" r:id="rId18"/>
          <w:footerReference w:type="default" r:id="rId19"/>
          <w:headerReference w:type="first" r:id="rId20"/>
          <w:pgSz w:w="11906" w:h="16838" w:code="9"/>
          <w:pgMar w:top="567" w:right="1276" w:bottom="2495" w:left="1276" w:header="567" w:footer="567" w:gutter="0"/>
          <w:cols w:space="708"/>
          <w:titlePg/>
          <w:docGrid w:linePitch="360"/>
        </w:sectPr>
      </w:pPr>
    </w:p>
    <w:p w14:paraId="64148381"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64148382" w14:textId="77777777" w:rsidR="00757F9E" w:rsidRDefault="00A23F4F">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64148383" w14:textId="77777777" w:rsidR="00757F9E" w:rsidRDefault="00A23F4F">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64148384" w14:textId="77777777" w:rsidR="00757F9E" w:rsidRDefault="00A23F4F">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64148385" w14:textId="77777777" w:rsidR="00757F9E" w:rsidRDefault="00A23F4F">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64148386" w14:textId="77777777" w:rsidR="00757F9E" w:rsidRDefault="00A23F4F">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64148387" w14:textId="77777777" w:rsidR="00757F9E" w:rsidRDefault="00A23F4F">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64148388" w14:textId="77777777" w:rsidR="00757F9E" w:rsidRDefault="00A23F4F">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64148389" w14:textId="77777777" w:rsidR="0078486B" w:rsidRPr="004259CB" w:rsidRDefault="00680F99" w:rsidP="003274DB">
      <w:pPr>
        <w:rPr>
          <w:lang w:val="en-GB"/>
        </w:rPr>
      </w:pPr>
      <w:r w:rsidRPr="004259CB">
        <w:rPr>
          <w:b/>
          <w:color w:val="00558C" w:themeColor="accent1"/>
          <w:sz w:val="22"/>
          <w:lang w:val="en-GB"/>
        </w:rPr>
        <w:fldChar w:fldCharType="end"/>
      </w:r>
    </w:p>
    <w:p w14:paraId="6414838A" w14:textId="77777777" w:rsidR="00406B02" w:rsidRPr="004259CB" w:rsidRDefault="00406B02" w:rsidP="00192FEB">
      <w:pPr>
        <w:rPr>
          <w:lang w:val="en-GB"/>
        </w:rPr>
      </w:pPr>
    </w:p>
    <w:p w14:paraId="6414838B" w14:textId="77777777" w:rsidR="0078486B" w:rsidRPr="004259CB" w:rsidRDefault="0078486B" w:rsidP="003274DB">
      <w:pPr>
        <w:rPr>
          <w:lang w:val="en-GB"/>
        </w:rPr>
      </w:pPr>
    </w:p>
    <w:p w14:paraId="6414838C" w14:textId="77777777" w:rsidR="00EB6F3C" w:rsidRPr="004259CB" w:rsidRDefault="00EB6F3C" w:rsidP="003274DB">
      <w:pPr>
        <w:rPr>
          <w:lang w:val="en-GB"/>
        </w:rPr>
        <w:sectPr w:rsidR="00EB6F3C" w:rsidRPr="004259CB" w:rsidSect="00AB623C">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6414838D" w14:textId="77777777" w:rsidR="00203BE2" w:rsidRPr="004259CB" w:rsidRDefault="00203BE2">
      <w:pPr>
        <w:spacing w:after="200" w:line="276" w:lineRule="auto"/>
        <w:rPr>
          <w:lang w:val="en-GB"/>
        </w:rPr>
      </w:pPr>
    </w:p>
    <w:p w14:paraId="6414838E" w14:textId="77777777"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6414838F" w14:textId="77777777" w:rsidR="004259CB" w:rsidRPr="004259CB" w:rsidRDefault="004259CB" w:rsidP="004259CB">
      <w:pPr>
        <w:pStyle w:val="Sparationtitre1"/>
        <w:rPr>
          <w:lang w:val="en-GB"/>
        </w:rPr>
      </w:pPr>
    </w:p>
    <w:p w14:paraId="64148390"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4148391"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64148392"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64148395"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4148393"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64148394"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64148398"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4148396"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64148397"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6414839B"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4148399"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6414839A"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5" w:author="Eckhoff,Dirk" w:date="2020-10-12T13:15:00Z">
              <w:r w:rsidR="00C70058">
                <w:rPr>
                  <w:sz w:val="22"/>
                  <w:lang w:val="en-GB"/>
                </w:rPr>
                <w:t xml:space="preserve"> </w:t>
              </w:r>
            </w:ins>
          </w:p>
        </w:tc>
      </w:tr>
      <w:tr w:rsidR="004259CB" w:rsidRPr="004259CB" w14:paraId="6414839F"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414839C"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6414839D" w14:textId="77777777"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6" w:author="Eckhoff,Dirk" w:date="2020-10-12T13:16:00Z"/>
                <w:sz w:val="22"/>
                <w:lang w:val="en-GB"/>
              </w:rPr>
            </w:pPr>
            <w:r w:rsidRPr="004259CB">
              <w:rPr>
                <w:sz w:val="22"/>
                <w:lang w:val="en-GB"/>
              </w:rPr>
              <w:t xml:space="preserve">IALA Guidelines describe how to implement practices </w:t>
            </w:r>
            <w:del w:id="7" w:author="Eckhoff,Dirk" w:date="2020-10-12T13:14:00Z">
              <w:r w:rsidRPr="004259CB" w:rsidDel="00C70058">
                <w:rPr>
                  <w:sz w:val="22"/>
                  <w:lang w:val="en-GB"/>
                </w:rPr>
                <w:delText>normally specified in a Recommendation.</w:delText>
              </w:r>
            </w:del>
            <w:ins w:id="8"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14:paraId="6414839E" w14:textId="77777777"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14:paraId="641483A0" w14:textId="77777777" w:rsidR="004259CB" w:rsidRPr="004259CB" w:rsidRDefault="004259CB" w:rsidP="004259CB">
      <w:pPr>
        <w:rPr>
          <w:lang w:val="en-GB"/>
        </w:rPr>
      </w:pPr>
    </w:p>
    <w:p w14:paraId="641483A1" w14:textId="77777777" w:rsidR="004259CB" w:rsidRPr="004259CB" w:rsidRDefault="004259CB" w:rsidP="004259CB">
      <w:pPr>
        <w:pStyle w:val="Heading1"/>
        <w:tabs>
          <w:tab w:val="clear" w:pos="0"/>
        </w:tabs>
        <w:spacing w:before="0"/>
        <w:ind w:left="0" w:firstLine="0"/>
        <w:rPr>
          <w:caps w:val="0"/>
        </w:rPr>
      </w:pPr>
      <w:bookmarkStart w:id="9" w:name="_Toc464033444"/>
      <w:bookmarkStart w:id="10" w:name="_Toc464136439"/>
      <w:bookmarkStart w:id="11" w:name="_Toc464139605"/>
      <w:r w:rsidRPr="004259CB">
        <w:rPr>
          <w:caps w:val="0"/>
        </w:rPr>
        <w:t>PURPOSE</w:t>
      </w:r>
      <w:bookmarkEnd w:id="9"/>
      <w:bookmarkEnd w:id="10"/>
      <w:bookmarkEnd w:id="11"/>
    </w:p>
    <w:p w14:paraId="641483A2" w14:textId="77777777" w:rsidR="004259CB" w:rsidRPr="004259CB" w:rsidRDefault="004259CB" w:rsidP="004259CB">
      <w:pPr>
        <w:pStyle w:val="Sparationtitre1"/>
        <w:rPr>
          <w:lang w:val="en-GB"/>
        </w:rPr>
      </w:pPr>
    </w:p>
    <w:p w14:paraId="641483A3" w14:textId="77777777" w:rsidR="004259CB" w:rsidRPr="004259CB" w:rsidRDefault="004259CB" w:rsidP="004259CB">
      <w:pPr>
        <w:pStyle w:val="BodyText"/>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641483A4"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641483A5"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641483A6" w14:textId="77777777" w:rsidR="004259CB" w:rsidRPr="004259CB" w:rsidRDefault="004259CB" w:rsidP="004259CB">
      <w:pPr>
        <w:pStyle w:val="Heading1"/>
        <w:tabs>
          <w:tab w:val="clear" w:pos="0"/>
        </w:tabs>
        <w:spacing w:before="0"/>
        <w:ind w:left="0" w:firstLine="0"/>
        <w:rPr>
          <w:caps w:val="0"/>
        </w:rPr>
      </w:pPr>
      <w:bookmarkStart w:id="12" w:name="_Toc455587602"/>
      <w:bookmarkStart w:id="13" w:name="_Toc455589134"/>
      <w:bookmarkStart w:id="14" w:name="_Toc464033445"/>
      <w:bookmarkStart w:id="15" w:name="_Toc464136440"/>
      <w:bookmarkStart w:id="16" w:name="_Toc464139606"/>
      <w:bookmarkStart w:id="17" w:name="_Toc432687597"/>
      <w:bookmarkEnd w:id="12"/>
      <w:bookmarkEnd w:id="13"/>
      <w:r w:rsidRPr="004259CB">
        <w:rPr>
          <w:caps w:val="0"/>
        </w:rPr>
        <w:t>APPLICATION</w:t>
      </w:r>
      <w:bookmarkEnd w:id="14"/>
      <w:bookmarkEnd w:id="15"/>
      <w:bookmarkEnd w:id="16"/>
    </w:p>
    <w:p w14:paraId="641483A7" w14:textId="77777777" w:rsidR="004259CB" w:rsidRPr="004259CB" w:rsidRDefault="004259CB" w:rsidP="004259CB">
      <w:pPr>
        <w:pStyle w:val="Sparationtitre1"/>
        <w:rPr>
          <w:lang w:val="en-GB"/>
        </w:rPr>
      </w:pPr>
    </w:p>
    <w:p w14:paraId="641483A8" w14:textId="77777777" w:rsidR="004259CB" w:rsidRPr="004259CB" w:rsidRDefault="004259CB" w:rsidP="004259CB">
      <w:pPr>
        <w:pStyle w:val="BodyText"/>
      </w:pPr>
      <w:r w:rsidRPr="004259CB">
        <w:t>This Standard</w:t>
      </w:r>
      <w:ins w:id="18" w:author="Eckhoff,Dirk" w:date="2020-10-12T13:24:00Z">
        <w:r w:rsidR="00C70058">
          <w:t xml:space="preserve"> S1040</w:t>
        </w:r>
      </w:ins>
      <w:r w:rsidRPr="004259CB">
        <w:t xml:space="preserve"> is suit</w:t>
      </w:r>
      <w:r w:rsidR="00AA2802">
        <w:t>able for implementation by all Marine Aids to N</w:t>
      </w:r>
      <w:r w:rsidRPr="004259CB">
        <w:t>avigation authorities.</w:t>
      </w:r>
    </w:p>
    <w:p w14:paraId="641483A9" w14:textId="77777777" w:rsidR="004259CB" w:rsidRPr="004259CB" w:rsidRDefault="004259CB" w:rsidP="004259CB">
      <w:pPr>
        <w:pStyle w:val="Heading1"/>
        <w:tabs>
          <w:tab w:val="clear" w:pos="0"/>
        </w:tabs>
        <w:spacing w:before="0"/>
        <w:ind w:left="0" w:firstLine="0"/>
        <w:rPr>
          <w:caps w:val="0"/>
        </w:rPr>
      </w:pPr>
      <w:bookmarkStart w:id="19" w:name="_Toc464033446"/>
      <w:bookmarkStart w:id="20" w:name="_Toc464136441"/>
      <w:bookmarkStart w:id="21" w:name="_Toc464139607"/>
      <w:r w:rsidRPr="004259CB">
        <w:rPr>
          <w:caps w:val="0"/>
        </w:rPr>
        <w:t>SCOPE</w:t>
      </w:r>
      <w:bookmarkEnd w:id="17"/>
      <w:bookmarkEnd w:id="19"/>
      <w:bookmarkEnd w:id="20"/>
      <w:bookmarkEnd w:id="21"/>
    </w:p>
    <w:p w14:paraId="641483AA" w14:textId="77777777" w:rsidR="004259CB" w:rsidRPr="004259CB" w:rsidRDefault="004259CB" w:rsidP="004259CB">
      <w:pPr>
        <w:pStyle w:val="Sparationtitre1"/>
        <w:rPr>
          <w:lang w:val="en-GB"/>
        </w:rPr>
      </w:pPr>
    </w:p>
    <w:p w14:paraId="641483AB" w14:textId="77777777" w:rsidR="004259CB" w:rsidRPr="004259CB" w:rsidRDefault="00AA2802" w:rsidP="004259CB">
      <w:pPr>
        <w:pStyle w:val="BodyText"/>
      </w:pPr>
      <w:commentRangeStart w:id="22"/>
      <w:r>
        <w:t>IALA Standards may contain normative and i</w:t>
      </w:r>
      <w:r w:rsidR="004259CB" w:rsidRPr="004259CB">
        <w:t xml:space="preserve">nformative </w:t>
      </w:r>
      <w:commentRangeStart w:id="23"/>
      <w:del w:id="24" w:author="Eckhoff,Dirk" w:date="2020-10-12T13:33:00Z">
        <w:r w:rsidR="004259CB" w:rsidRPr="004259CB" w:rsidDel="00A1643D">
          <w:delText>provisions.</w:delText>
        </w:r>
      </w:del>
      <w:ins w:id="25" w:author="Eckhoff,Dirk" w:date="2020-10-12T13:33:00Z">
        <w:r w:rsidR="00A1643D">
          <w:t xml:space="preserve"> Recommendations</w:t>
        </w:r>
      </w:ins>
      <w:commentRangeEnd w:id="23"/>
      <w:ins w:id="26" w:author="Eckhoff,Dirk" w:date="2020-10-12T13:34:00Z">
        <w:r w:rsidR="00A1643D">
          <w:rPr>
            <w:rStyle w:val="CommentReference"/>
            <w:lang w:val="en-US"/>
          </w:rPr>
          <w:commentReference w:id="23"/>
        </w:r>
        <w:r w:rsidR="00A1643D">
          <w:t>.</w:t>
        </w:r>
      </w:ins>
    </w:p>
    <w:p w14:paraId="641483AC" w14:textId="77777777"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641483AD" w14:textId="77777777" w:rsidR="004259CB" w:rsidRDefault="004259CB" w:rsidP="004259CB">
      <w:pPr>
        <w:pStyle w:val="BodyText"/>
        <w:rPr>
          <w:ins w:id="27"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28" w:author="Eckhoff,Dirk" w:date="2020-10-12T13:28:00Z">
        <w:r w:rsidR="00A1643D">
          <w:t xml:space="preserve"> </w:t>
        </w:r>
      </w:ins>
    </w:p>
    <w:p w14:paraId="641483AE" w14:textId="77777777" w:rsidR="00A1643D" w:rsidRPr="004259CB" w:rsidRDefault="00A1643D" w:rsidP="004259CB">
      <w:pPr>
        <w:pStyle w:val="BodyText"/>
      </w:pPr>
      <w:commentRangeStart w:id="29"/>
      <w:ins w:id="30" w:author="Eckhoff,Dirk" w:date="2020-10-12T13:29:00Z">
        <w:r>
          <w:t>A Guideline is informative only.</w:t>
        </w:r>
      </w:ins>
      <w:commentRangeEnd w:id="22"/>
      <w:ins w:id="31" w:author="Eckhoff,Dirk" w:date="2020-10-12T13:30:00Z">
        <w:r>
          <w:rPr>
            <w:rStyle w:val="CommentReference"/>
            <w:lang w:val="en-US"/>
          </w:rPr>
          <w:commentReference w:id="22"/>
        </w:r>
        <w:commentRangeEnd w:id="29"/>
        <w:r>
          <w:rPr>
            <w:rStyle w:val="CommentReference"/>
            <w:lang w:val="en-US"/>
          </w:rPr>
          <w:commentReference w:id="29"/>
        </w:r>
      </w:ins>
    </w:p>
    <w:p w14:paraId="641483AF" w14:textId="77777777" w:rsidR="004259CB" w:rsidRPr="004259CB" w:rsidRDefault="00AA2802" w:rsidP="004259CB">
      <w:pPr>
        <w:pStyle w:val="BodyText"/>
      </w:pPr>
      <w:r>
        <w:lastRenderedPageBreak/>
        <w:t>This Standard references n</w:t>
      </w:r>
      <w:r w:rsidR="004259CB" w:rsidRPr="004259CB">
        <w:t>or</w:t>
      </w:r>
      <w:r>
        <w:t>mative and i</w:t>
      </w:r>
      <w:r w:rsidR="004259CB" w:rsidRPr="004259CB">
        <w:t>nformative provisions, detailed in the listed IALA Recommendations, covering the following scope.</w:t>
      </w:r>
    </w:p>
    <w:p w14:paraId="641483B0" w14:textId="77777777" w:rsidR="005A181A" w:rsidRDefault="00AA2802" w:rsidP="004259CB">
      <w:pPr>
        <w:pStyle w:val="Bullet1"/>
      </w:pPr>
      <w:commentRangeStart w:id="32"/>
      <w:r>
        <w:t>Vessel Traffic Services i</w:t>
      </w:r>
      <w:r w:rsidR="00457308">
        <w:t>mplementation</w:t>
      </w:r>
    </w:p>
    <w:p w14:paraId="641483B1" w14:textId="77777777" w:rsidR="00457308" w:rsidRDefault="00AA2802" w:rsidP="004259CB">
      <w:pPr>
        <w:pStyle w:val="Bullet1"/>
        <w:rPr>
          <w:ins w:id="33" w:author="Eckhoff,Dirk" w:date="2020-10-12T13:42:00Z"/>
        </w:rPr>
      </w:pPr>
      <w:r>
        <w:t>Vessel Traffic Services o</w:t>
      </w:r>
      <w:r w:rsidR="00457308">
        <w:t>perations</w:t>
      </w:r>
    </w:p>
    <w:p w14:paraId="641483B2" w14:textId="77777777" w:rsidR="008F1AFF" w:rsidRDefault="008F1AFF" w:rsidP="008F1AFF">
      <w:pPr>
        <w:pStyle w:val="Bullet1"/>
        <w:rPr>
          <w:ins w:id="34" w:author="Eckhoff,Dirk" w:date="2020-10-12T13:44:00Z"/>
        </w:rPr>
      </w:pPr>
      <w:ins w:id="35" w:author="Eckhoff,Dirk" w:date="2020-10-12T13:42:00Z">
        <w:r>
          <w:t>Vessel Traffic Services communications</w:t>
        </w:r>
      </w:ins>
    </w:p>
    <w:p w14:paraId="641483B3" w14:textId="77777777" w:rsidR="008F1AFF" w:rsidRDefault="008F1AFF" w:rsidP="008F1AFF">
      <w:pPr>
        <w:pStyle w:val="Bullet1"/>
        <w:rPr>
          <w:moveTo w:id="36" w:author="Eckhoff,Dirk" w:date="2020-10-12T13:44:00Z"/>
        </w:rPr>
      </w:pPr>
      <w:moveToRangeStart w:id="37" w:author="Eckhoff,Dirk" w:date="2020-10-12T13:44:00Z" w:name="move53402672"/>
      <w:moveTo w:id="38" w:author="Eckhoff,Dirk" w:date="2020-10-12T13:44:00Z">
        <w:r>
          <w:t>Vessel Traffic Services auditing and assessing</w:t>
        </w:r>
      </w:moveTo>
    </w:p>
    <w:p w14:paraId="641483B4" w14:textId="77777777" w:rsidR="008F1AFF" w:rsidRPr="00BE0675" w:rsidRDefault="008F1AFF" w:rsidP="008F1AFF">
      <w:pPr>
        <w:pStyle w:val="Bullet1"/>
        <w:rPr>
          <w:moveTo w:id="39" w:author="Eckhoff,Dirk" w:date="2020-10-12T13:44:00Z"/>
        </w:rPr>
      </w:pPr>
      <w:moveTo w:id="40" w:author="Eckhoff,Dirk" w:date="2020-10-12T13:44:00Z">
        <w:r>
          <w:t>Vessel Traffic Services additional services</w:t>
        </w:r>
      </w:moveTo>
    </w:p>
    <w:moveToRangeEnd w:id="37"/>
    <w:p w14:paraId="641483B5" w14:textId="77777777" w:rsidR="008F1AFF" w:rsidDel="007F3F4A" w:rsidRDefault="008F1AFF" w:rsidP="007F3F4A">
      <w:pPr>
        <w:pStyle w:val="Bullet1"/>
        <w:numPr>
          <w:ilvl w:val="0"/>
          <w:numId w:val="0"/>
        </w:numPr>
        <w:rPr>
          <w:del w:id="41" w:author="Eckhoff,Dirk" w:date="2020-10-12T13:45:00Z"/>
        </w:rPr>
      </w:pPr>
    </w:p>
    <w:p w14:paraId="641483B6" w14:textId="77777777" w:rsidR="00457308" w:rsidRDefault="00AA2802" w:rsidP="004259CB">
      <w:pPr>
        <w:pStyle w:val="Bullet1"/>
      </w:pPr>
      <w:r>
        <w:t>Vessel Traffic Services data and information m</w:t>
      </w:r>
      <w:r w:rsidR="00457308">
        <w:t>anagement</w:t>
      </w:r>
    </w:p>
    <w:p w14:paraId="641483B7" w14:textId="77777777" w:rsidR="00457308" w:rsidDel="008F1AFF" w:rsidRDefault="00457308" w:rsidP="004259CB">
      <w:pPr>
        <w:pStyle w:val="Bullet1"/>
        <w:rPr>
          <w:del w:id="42" w:author="Eckhoff,Dirk" w:date="2020-10-12T13:42:00Z"/>
        </w:rPr>
      </w:pPr>
      <w:del w:id="43" w:author="Eckhoff,Dirk" w:date="2020-10-12T13:42:00Z">
        <w:r w:rsidDel="008F1AFF">
          <w:delText>Vessel Traffic S</w:delText>
        </w:r>
        <w:r w:rsidR="00AA2802" w:rsidDel="008F1AFF">
          <w:delText>ervices c</w:delText>
        </w:r>
        <w:r w:rsidDel="008F1AFF">
          <w:delText>ommunications</w:delText>
        </w:r>
      </w:del>
    </w:p>
    <w:p w14:paraId="641483B8" w14:textId="77777777" w:rsidR="00457308" w:rsidRDefault="00AA2802" w:rsidP="004259CB">
      <w:pPr>
        <w:pStyle w:val="Bullet1"/>
      </w:pPr>
      <w:r>
        <w:t>Vessel Traffic Services t</w:t>
      </w:r>
      <w:r w:rsidR="00457308">
        <w:t>echnologies</w:t>
      </w:r>
    </w:p>
    <w:p w14:paraId="641483B9" w14:textId="77777777" w:rsidR="00457308" w:rsidDel="008F1AFF" w:rsidRDefault="006B50D5" w:rsidP="004259CB">
      <w:pPr>
        <w:pStyle w:val="Bullet1"/>
        <w:rPr>
          <w:moveFrom w:id="44" w:author="Eckhoff,Dirk" w:date="2020-10-12T13:44:00Z"/>
        </w:rPr>
      </w:pPr>
      <w:moveFromRangeStart w:id="45" w:author="Eckhoff,Dirk" w:date="2020-10-12T13:44:00Z" w:name="move53402672"/>
      <w:moveFrom w:id="46" w:author="Eckhoff,Dirk" w:date="2020-10-12T13:44:00Z">
        <w:r w:rsidDel="008F1AFF">
          <w:t>Vessel Traffic Services a</w:t>
        </w:r>
        <w:r w:rsidR="00AA2802" w:rsidDel="008F1AFF">
          <w:t>uditing and a</w:t>
        </w:r>
        <w:r w:rsidR="007A7993" w:rsidDel="008F1AFF">
          <w:t>ssessing</w:t>
        </w:r>
      </w:moveFrom>
    </w:p>
    <w:p w14:paraId="641483BA" w14:textId="77777777" w:rsidR="00A40365" w:rsidRPr="00BE0675" w:rsidDel="008F1AFF" w:rsidRDefault="00A40365" w:rsidP="004259CB">
      <w:pPr>
        <w:pStyle w:val="Bullet1"/>
        <w:rPr>
          <w:moveFrom w:id="47" w:author="Eckhoff,Dirk" w:date="2020-10-12T13:44:00Z"/>
        </w:rPr>
      </w:pPr>
      <w:moveFrom w:id="48" w:author="Eckhoff,Dirk" w:date="2020-10-12T13:44:00Z">
        <w:r w:rsidDel="008F1AFF">
          <w:t xml:space="preserve">Vessel Traffic </w:t>
        </w:r>
        <w:r w:rsidR="000A21EC" w:rsidDel="008F1AFF">
          <w:t xml:space="preserve">Services </w:t>
        </w:r>
        <w:r w:rsidDel="008F1AFF">
          <w:t>additional services</w:t>
        </w:r>
      </w:moveFrom>
      <w:commentRangeEnd w:id="32"/>
      <w:r w:rsidR="008F1AFF">
        <w:rPr>
          <w:rStyle w:val="CommentReference"/>
          <w:color w:val="auto"/>
          <w:lang w:val="en-US"/>
        </w:rPr>
        <w:commentReference w:id="32"/>
      </w:r>
    </w:p>
    <w:p w14:paraId="641483BB" w14:textId="77777777"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5"/>
      <w:r w:rsidRPr="004259CB">
        <w:rPr>
          <w:caps w:val="0"/>
        </w:rPr>
        <w:t>REFERENCED DOCUMENT</w:t>
      </w:r>
      <w:r w:rsidR="00757F9E" w:rsidRPr="004259CB">
        <w:rPr>
          <w:caps w:val="0"/>
        </w:rPr>
        <w:t>S</w:t>
      </w:r>
      <w:bookmarkEnd w:id="51"/>
      <w:bookmarkEnd w:id="52"/>
      <w:bookmarkEnd w:id="53"/>
      <w:bookmarkEnd w:id="54"/>
    </w:p>
    <w:p w14:paraId="641483BC" w14:textId="77777777" w:rsidR="004259CB" w:rsidRPr="004259CB" w:rsidRDefault="004259CB" w:rsidP="004259CB">
      <w:pPr>
        <w:pStyle w:val="Sparationtitre1"/>
        <w:rPr>
          <w:lang w:val="en-GB"/>
        </w:rPr>
      </w:pPr>
    </w:p>
    <w:p w14:paraId="641483BD" w14:textId="77777777"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14:paraId="641483BE" w14:textId="77777777" w:rsidR="003371B3" w:rsidRPr="004259CB" w:rsidRDefault="003371B3" w:rsidP="003371B3">
      <w:pPr>
        <w:pStyle w:val="BodyText"/>
      </w:pPr>
      <w:bookmarkStart w:id="55" w:name="_Toc455589139"/>
      <w:bookmarkEnd w:id="55"/>
      <w:commentRangeStart w:id="56"/>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56"/>
      <w:r w:rsidR="00856811">
        <w:rPr>
          <w:rStyle w:val="CommentReference"/>
          <w:lang w:val="en-US"/>
        </w:rPr>
        <w:commentReference w:id="56"/>
      </w:r>
      <w:r w:rsidRPr="004259CB">
        <w:t>.</w:t>
      </w:r>
    </w:p>
    <w:p w14:paraId="641483BF" w14:textId="77777777"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641483C0"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641483C4" w14:textId="77777777" w:rsidTr="0057692D">
        <w:trPr>
          <w:jc w:val="center"/>
        </w:trPr>
        <w:tc>
          <w:tcPr>
            <w:tcW w:w="2526" w:type="dxa"/>
          </w:tcPr>
          <w:p w14:paraId="641483C1" w14:textId="77777777" w:rsidR="004259CB" w:rsidRPr="004259CB" w:rsidRDefault="004259CB" w:rsidP="00BA0EEF">
            <w:pPr>
              <w:spacing w:before="120" w:after="120"/>
              <w:rPr>
                <w:b/>
                <w:sz w:val="22"/>
                <w:lang w:val="en-GB"/>
              </w:rPr>
            </w:pPr>
            <w:commentRangeStart w:id="57"/>
            <w:r w:rsidRPr="004259CB">
              <w:rPr>
                <w:b/>
                <w:sz w:val="22"/>
                <w:lang w:val="en-GB"/>
              </w:rPr>
              <w:t>Scope</w:t>
            </w:r>
          </w:p>
        </w:tc>
        <w:tc>
          <w:tcPr>
            <w:tcW w:w="1580" w:type="dxa"/>
          </w:tcPr>
          <w:p w14:paraId="641483C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641483C3" w14:textId="77777777" w:rsidR="004259CB" w:rsidRPr="004259CB" w:rsidRDefault="004259CB" w:rsidP="00BA0EEF">
            <w:pPr>
              <w:spacing w:before="120" w:after="120"/>
              <w:rPr>
                <w:b/>
                <w:sz w:val="22"/>
                <w:lang w:val="en-GB"/>
              </w:rPr>
            </w:pPr>
            <w:r w:rsidRPr="004259CB">
              <w:rPr>
                <w:b/>
                <w:sz w:val="22"/>
                <w:lang w:val="en-GB"/>
              </w:rPr>
              <w:t>Title</w:t>
            </w:r>
            <w:commentRangeEnd w:id="57"/>
            <w:r w:rsidR="00286144">
              <w:rPr>
                <w:rStyle w:val="CommentReference"/>
              </w:rPr>
              <w:commentReference w:id="57"/>
            </w:r>
          </w:p>
        </w:tc>
      </w:tr>
      <w:tr w:rsidR="005A181A" w:rsidRPr="004259CB" w14:paraId="641483C8" w14:textId="77777777" w:rsidTr="0057692D">
        <w:trPr>
          <w:jc w:val="center"/>
        </w:trPr>
        <w:tc>
          <w:tcPr>
            <w:tcW w:w="2526" w:type="dxa"/>
          </w:tcPr>
          <w:p w14:paraId="641483C5" w14:textId="77777777"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14:paraId="641483C6" w14:textId="77777777" w:rsidR="005A181A" w:rsidRDefault="0060160B" w:rsidP="007678FC">
            <w:pPr>
              <w:spacing w:before="120" w:after="120"/>
              <w:rPr>
                <w:sz w:val="22"/>
                <w:lang w:val="en-GB"/>
              </w:rPr>
            </w:pPr>
            <w:r>
              <w:rPr>
                <w:sz w:val="22"/>
                <w:lang w:val="en-GB"/>
              </w:rPr>
              <w:t>V-119</w:t>
            </w:r>
          </w:p>
        </w:tc>
        <w:tc>
          <w:tcPr>
            <w:tcW w:w="6237" w:type="dxa"/>
          </w:tcPr>
          <w:p w14:paraId="641483C7" w14:textId="77777777"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641483CC" w14:textId="77777777" w:rsidTr="0057692D">
        <w:trPr>
          <w:jc w:val="center"/>
        </w:trPr>
        <w:tc>
          <w:tcPr>
            <w:tcW w:w="2526" w:type="dxa"/>
          </w:tcPr>
          <w:p w14:paraId="641483C9" w14:textId="77777777"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14:paraId="641483CA" w14:textId="77777777" w:rsidR="0060160B" w:rsidRDefault="00EE2C05" w:rsidP="007678FC">
            <w:pPr>
              <w:spacing w:before="120" w:after="120"/>
              <w:rPr>
                <w:sz w:val="22"/>
                <w:lang w:val="en-GB"/>
              </w:rPr>
            </w:pPr>
            <w:r>
              <w:rPr>
                <w:sz w:val="22"/>
                <w:lang w:val="en-GB"/>
              </w:rPr>
              <w:t>V-127</w:t>
            </w:r>
          </w:p>
        </w:tc>
        <w:tc>
          <w:tcPr>
            <w:tcW w:w="6237" w:type="dxa"/>
          </w:tcPr>
          <w:p w14:paraId="641483CB"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14:paraId="641483D0" w14:textId="77777777" w:rsidTr="00583C53">
        <w:trPr>
          <w:trHeight w:val="304"/>
          <w:jc w:val="center"/>
        </w:trPr>
        <w:tc>
          <w:tcPr>
            <w:tcW w:w="2526" w:type="dxa"/>
            <w:vMerge w:val="restart"/>
          </w:tcPr>
          <w:p w14:paraId="641483CD" w14:textId="77777777"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14:paraId="641483CE" w14:textId="77777777" w:rsidR="00583C53" w:rsidRDefault="006A30AE" w:rsidP="007678FC">
            <w:pPr>
              <w:spacing w:before="120" w:after="120"/>
              <w:rPr>
                <w:sz w:val="22"/>
                <w:lang w:val="en-GB"/>
              </w:rPr>
            </w:pPr>
            <w:r>
              <w:rPr>
                <w:sz w:val="22"/>
                <w:lang w:val="en-GB"/>
              </w:rPr>
              <w:t>V-125</w:t>
            </w:r>
          </w:p>
        </w:tc>
        <w:tc>
          <w:tcPr>
            <w:tcW w:w="6237" w:type="dxa"/>
          </w:tcPr>
          <w:p w14:paraId="641483CF"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641483D4" w14:textId="77777777" w:rsidTr="0057692D">
        <w:trPr>
          <w:trHeight w:val="303"/>
          <w:jc w:val="center"/>
        </w:trPr>
        <w:tc>
          <w:tcPr>
            <w:tcW w:w="2526" w:type="dxa"/>
            <w:vMerge/>
          </w:tcPr>
          <w:p w14:paraId="641483D1" w14:textId="77777777" w:rsidR="00583C53" w:rsidRPr="00EE2C05" w:rsidRDefault="00583C53" w:rsidP="00BA0EEF">
            <w:pPr>
              <w:spacing w:before="120" w:after="120"/>
              <w:rPr>
                <w:b/>
                <w:sz w:val="22"/>
                <w:lang w:val="en-GB"/>
              </w:rPr>
            </w:pPr>
          </w:p>
        </w:tc>
        <w:tc>
          <w:tcPr>
            <w:tcW w:w="1580" w:type="dxa"/>
          </w:tcPr>
          <w:p w14:paraId="641483D2" w14:textId="77777777" w:rsidR="00583C53" w:rsidRDefault="00583C53" w:rsidP="007678FC">
            <w:pPr>
              <w:spacing w:before="120" w:after="120"/>
              <w:rPr>
                <w:sz w:val="22"/>
                <w:lang w:val="en-GB"/>
              </w:rPr>
            </w:pPr>
            <w:r w:rsidRPr="00AE4193">
              <w:rPr>
                <w:sz w:val="22"/>
                <w:lang w:val="en-GB"/>
              </w:rPr>
              <w:t>R1014</w:t>
            </w:r>
          </w:p>
        </w:tc>
        <w:tc>
          <w:tcPr>
            <w:tcW w:w="6237" w:type="dxa"/>
          </w:tcPr>
          <w:p w14:paraId="641483D3" w14:textId="77777777"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14:paraId="641483D8" w14:textId="77777777" w:rsidTr="0057692D">
        <w:trPr>
          <w:jc w:val="center"/>
        </w:trPr>
        <w:tc>
          <w:tcPr>
            <w:tcW w:w="2526" w:type="dxa"/>
          </w:tcPr>
          <w:p w14:paraId="641483D5" w14:textId="77777777"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14:paraId="641483D6" w14:textId="77777777" w:rsidR="00583C53" w:rsidRPr="00AE4193" w:rsidRDefault="00583C53" w:rsidP="00817B3D">
            <w:pPr>
              <w:spacing w:before="120" w:after="120"/>
              <w:rPr>
                <w:sz w:val="22"/>
                <w:lang w:val="en-GB"/>
              </w:rPr>
            </w:pPr>
            <w:r w:rsidRPr="00AE4193">
              <w:rPr>
                <w:sz w:val="22"/>
                <w:lang w:val="en-GB"/>
              </w:rPr>
              <w:t>R1012</w:t>
            </w:r>
          </w:p>
        </w:tc>
        <w:tc>
          <w:tcPr>
            <w:tcW w:w="6237" w:type="dxa"/>
          </w:tcPr>
          <w:p w14:paraId="641483D7" w14:textId="77777777" w:rsidR="00583C53" w:rsidRPr="00EE2C05" w:rsidRDefault="00583C53" w:rsidP="00EE2C05">
            <w:pPr>
              <w:spacing w:before="120" w:after="120"/>
              <w:rPr>
                <w:sz w:val="22"/>
                <w:lang w:val="en-GB"/>
              </w:rPr>
            </w:pPr>
            <w:r w:rsidRPr="00303C56">
              <w:rPr>
                <w:sz w:val="22"/>
                <w:lang w:val="en-GB"/>
              </w:rPr>
              <w:t>VTS Communications</w:t>
            </w:r>
          </w:p>
        </w:tc>
      </w:tr>
      <w:tr w:rsidR="00583C53" w:rsidRPr="004259CB" w14:paraId="641483DC" w14:textId="77777777" w:rsidTr="0057692D">
        <w:trPr>
          <w:jc w:val="center"/>
        </w:trPr>
        <w:tc>
          <w:tcPr>
            <w:tcW w:w="2526" w:type="dxa"/>
          </w:tcPr>
          <w:p w14:paraId="641483D9" w14:textId="77777777"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14:paraId="641483DA" w14:textId="77777777" w:rsidR="00583C53" w:rsidRPr="00AE4193" w:rsidRDefault="006A30AE" w:rsidP="007678FC">
            <w:pPr>
              <w:spacing w:before="120" w:after="120"/>
              <w:rPr>
                <w:sz w:val="22"/>
                <w:lang w:val="en-GB"/>
              </w:rPr>
            </w:pPr>
            <w:r>
              <w:rPr>
                <w:sz w:val="22"/>
                <w:lang w:val="en-GB"/>
              </w:rPr>
              <w:t>V-128</w:t>
            </w:r>
          </w:p>
        </w:tc>
        <w:tc>
          <w:tcPr>
            <w:tcW w:w="6237" w:type="dxa"/>
          </w:tcPr>
          <w:p w14:paraId="641483DB"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14:paraId="641483E0" w14:textId="77777777" w:rsidTr="0057692D">
        <w:trPr>
          <w:jc w:val="center"/>
        </w:trPr>
        <w:tc>
          <w:tcPr>
            <w:tcW w:w="2526" w:type="dxa"/>
          </w:tcPr>
          <w:p w14:paraId="641483DD" w14:textId="77777777"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14:paraId="641483DE" w14:textId="77777777" w:rsidR="00583C53" w:rsidRPr="00AE4193" w:rsidRDefault="00583C53" w:rsidP="00817B3D">
            <w:pPr>
              <w:spacing w:before="120" w:after="120"/>
              <w:rPr>
                <w:sz w:val="22"/>
                <w:lang w:val="en-GB"/>
              </w:rPr>
            </w:pPr>
            <w:r w:rsidRPr="00AE4193">
              <w:rPr>
                <w:sz w:val="22"/>
                <w:lang w:val="en-GB"/>
              </w:rPr>
              <w:t>R1013</w:t>
            </w:r>
          </w:p>
        </w:tc>
        <w:tc>
          <w:tcPr>
            <w:tcW w:w="6237" w:type="dxa"/>
          </w:tcPr>
          <w:p w14:paraId="641483DF" w14:textId="77777777"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14:paraId="641483E1" w14:textId="77777777" w:rsidR="004259CB" w:rsidRPr="004259CB" w:rsidRDefault="004259CB" w:rsidP="004259CB">
      <w:pPr>
        <w:rPr>
          <w:lang w:val="en-GB"/>
        </w:rPr>
      </w:pPr>
      <w:bookmarkStart w:id="58" w:name="_Toc432687601"/>
      <w:bookmarkEnd w:id="58"/>
    </w:p>
    <w:p w14:paraId="641483E2" w14:textId="77777777" w:rsidR="004259CB" w:rsidRPr="004259CB" w:rsidRDefault="004259CB" w:rsidP="004259CB">
      <w:pPr>
        <w:pStyle w:val="BodyText"/>
      </w:pPr>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641483E6" w14:textId="77777777" w:rsidTr="0057692D">
        <w:trPr>
          <w:jc w:val="center"/>
        </w:trPr>
        <w:tc>
          <w:tcPr>
            <w:tcW w:w="2405" w:type="dxa"/>
          </w:tcPr>
          <w:p w14:paraId="641483E3"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641483E4"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641483E5"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641483EA" w14:textId="77777777" w:rsidTr="0057692D">
        <w:trPr>
          <w:jc w:val="center"/>
        </w:trPr>
        <w:tc>
          <w:tcPr>
            <w:tcW w:w="2405" w:type="dxa"/>
            <w:vMerge w:val="restart"/>
          </w:tcPr>
          <w:p w14:paraId="641483E7" w14:textId="77777777" w:rsidR="00EE2C05" w:rsidRDefault="007A7993" w:rsidP="00BA0EEF">
            <w:pPr>
              <w:spacing w:before="120" w:after="120"/>
              <w:rPr>
                <w:b/>
                <w:sz w:val="22"/>
                <w:lang w:val="en-GB"/>
              </w:rPr>
            </w:pPr>
            <w:r>
              <w:rPr>
                <w:b/>
                <w:sz w:val="22"/>
                <w:lang w:val="en-GB"/>
              </w:rPr>
              <w:t xml:space="preserve">Vessel Traffic Services </w:t>
            </w:r>
            <w:r>
              <w:rPr>
                <w:b/>
                <w:sz w:val="22"/>
                <w:lang w:val="en-GB"/>
              </w:rPr>
              <w:lastRenderedPageBreak/>
              <w:t>i</w:t>
            </w:r>
            <w:r w:rsidR="00EE2C05" w:rsidRPr="0060160B">
              <w:rPr>
                <w:b/>
                <w:sz w:val="22"/>
                <w:lang w:val="en-GB"/>
              </w:rPr>
              <w:t>mplementation</w:t>
            </w:r>
          </w:p>
        </w:tc>
        <w:tc>
          <w:tcPr>
            <w:tcW w:w="1559" w:type="dxa"/>
          </w:tcPr>
          <w:p w14:paraId="641483E8" w14:textId="77777777" w:rsidR="00EE2C05" w:rsidRDefault="00EE2C05" w:rsidP="001078A0">
            <w:pPr>
              <w:spacing w:before="120" w:after="120"/>
              <w:rPr>
                <w:sz w:val="22"/>
                <w:lang w:val="en-GB"/>
              </w:rPr>
            </w:pPr>
            <w:r>
              <w:rPr>
                <w:sz w:val="22"/>
                <w:lang w:val="en-GB"/>
              </w:rPr>
              <w:lastRenderedPageBreak/>
              <w:t>V-102</w:t>
            </w:r>
          </w:p>
        </w:tc>
        <w:tc>
          <w:tcPr>
            <w:tcW w:w="6237" w:type="dxa"/>
          </w:tcPr>
          <w:p w14:paraId="641483E9" w14:textId="77777777"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 xml:space="preserve">rinciple to Vessel Traffic </w:t>
            </w:r>
            <w:r w:rsidR="00EE2C05" w:rsidRPr="0060160B">
              <w:rPr>
                <w:sz w:val="22"/>
                <w:lang w:val="en-GB"/>
              </w:rPr>
              <w:lastRenderedPageBreak/>
              <w:t>Services</w:t>
            </w:r>
          </w:p>
        </w:tc>
      </w:tr>
      <w:tr w:rsidR="00EE2C05" w:rsidRPr="004259CB" w14:paraId="641483EE" w14:textId="77777777" w:rsidTr="0057692D">
        <w:trPr>
          <w:jc w:val="center"/>
        </w:trPr>
        <w:tc>
          <w:tcPr>
            <w:tcW w:w="2405" w:type="dxa"/>
            <w:vMerge/>
          </w:tcPr>
          <w:p w14:paraId="641483EB" w14:textId="77777777" w:rsidR="00EE2C05" w:rsidRDefault="00EE2C05" w:rsidP="00BA0EEF">
            <w:pPr>
              <w:spacing w:before="120" w:after="120"/>
              <w:rPr>
                <w:b/>
                <w:sz w:val="22"/>
                <w:lang w:val="en-GB"/>
              </w:rPr>
            </w:pPr>
          </w:p>
        </w:tc>
        <w:tc>
          <w:tcPr>
            <w:tcW w:w="1559" w:type="dxa"/>
          </w:tcPr>
          <w:p w14:paraId="641483EC" w14:textId="77777777" w:rsidR="00EE2C05" w:rsidRDefault="00EE2C05" w:rsidP="001078A0">
            <w:pPr>
              <w:spacing w:before="120" w:after="120"/>
              <w:rPr>
                <w:sz w:val="22"/>
                <w:lang w:val="en-GB"/>
              </w:rPr>
            </w:pPr>
            <w:r>
              <w:rPr>
                <w:sz w:val="22"/>
                <w:lang w:val="en-GB"/>
              </w:rPr>
              <w:t>V-120</w:t>
            </w:r>
          </w:p>
        </w:tc>
        <w:tc>
          <w:tcPr>
            <w:tcW w:w="6237" w:type="dxa"/>
          </w:tcPr>
          <w:p w14:paraId="641483ED" w14:textId="77777777" w:rsidR="00EE2C05" w:rsidRPr="00085375" w:rsidRDefault="00EE2C05" w:rsidP="00BA0EEF">
            <w:pPr>
              <w:spacing w:before="120" w:after="120"/>
              <w:rPr>
                <w:sz w:val="22"/>
                <w:lang w:val="en-GB"/>
              </w:rPr>
            </w:pPr>
            <w:r w:rsidRPr="0060160B">
              <w:rPr>
                <w:sz w:val="22"/>
                <w:lang w:val="en-GB"/>
              </w:rPr>
              <w:t>Vessel Traffic Services in Inland Waters</w:t>
            </w:r>
          </w:p>
        </w:tc>
      </w:tr>
    </w:tbl>
    <w:p w14:paraId="641483EF"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59" w:name="_Toc464136443"/>
      <w:bookmarkStart w:id="60" w:name="_Toc464139609"/>
      <w:r>
        <w:rPr>
          <w:caps/>
        </w:rPr>
        <w:br w:type="page"/>
      </w:r>
    </w:p>
    <w:p w14:paraId="641483F0"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59"/>
      <w:bookmarkEnd w:id="60"/>
    </w:p>
    <w:p w14:paraId="641483F1" w14:textId="77777777" w:rsidR="004259CB" w:rsidRPr="004259CB" w:rsidRDefault="004259CB" w:rsidP="004259CB">
      <w:pPr>
        <w:pStyle w:val="Sparationtitre1"/>
        <w:rPr>
          <w:lang w:val="en-GB"/>
        </w:rPr>
      </w:pPr>
    </w:p>
    <w:p w14:paraId="641483F2" w14:textId="77777777" w:rsidR="004259CB" w:rsidRPr="004259CB" w:rsidRDefault="004259CB" w:rsidP="004259CB">
      <w:pPr>
        <w:pStyle w:val="BodyText"/>
      </w:pPr>
      <w:r w:rsidRPr="004259CB">
        <w:t>There are no supplementary elements to this Standard.</w:t>
      </w:r>
    </w:p>
    <w:p w14:paraId="641483F3" w14:textId="77777777" w:rsidR="004259CB" w:rsidRPr="004259CB" w:rsidRDefault="00BB1792" w:rsidP="004259CB">
      <w:pPr>
        <w:pStyle w:val="Heading1"/>
        <w:tabs>
          <w:tab w:val="clear" w:pos="0"/>
        </w:tabs>
        <w:spacing w:before="0"/>
        <w:ind w:left="0" w:firstLine="0"/>
        <w:rPr>
          <w:caps w:val="0"/>
        </w:rPr>
      </w:pPr>
      <w:bookmarkStart w:id="61" w:name="_Toc464033448"/>
      <w:bookmarkStart w:id="62" w:name="_Toc464136444"/>
      <w:bookmarkStart w:id="63" w:name="_Toc464139610"/>
      <w:r>
        <w:rPr>
          <w:caps w:val="0"/>
        </w:rPr>
        <w:t>APPROVAL</w:t>
      </w:r>
      <w:r w:rsidR="004259CB" w:rsidRPr="004259CB">
        <w:rPr>
          <w:caps w:val="0"/>
        </w:rPr>
        <w:t xml:space="preserve"> AND AMENDMENT OF STANDARDS</w:t>
      </w:r>
      <w:bookmarkEnd w:id="61"/>
      <w:bookmarkEnd w:id="62"/>
      <w:bookmarkEnd w:id="63"/>
    </w:p>
    <w:p w14:paraId="641483F4" w14:textId="77777777" w:rsidR="004259CB" w:rsidRPr="004259CB" w:rsidRDefault="004259CB" w:rsidP="004259CB">
      <w:pPr>
        <w:pStyle w:val="Sparationtitre1"/>
        <w:rPr>
          <w:lang w:val="en-GB"/>
        </w:rPr>
      </w:pPr>
    </w:p>
    <w:p w14:paraId="641483F5" w14:textId="77777777" w:rsidR="004259CB" w:rsidRPr="004259CB" w:rsidRDefault="004259CB" w:rsidP="004259CB">
      <w:pPr>
        <w:pStyle w:val="BodyText"/>
      </w:pPr>
      <w:r w:rsidRPr="004259CB">
        <w:t xml:space="preserve">IALA Standards may be </w:t>
      </w:r>
      <w:r w:rsidR="00BB1792">
        <w:t>approved</w:t>
      </w:r>
      <w:r w:rsidRPr="004259CB">
        <w:t xml:space="preserve"> </w:t>
      </w:r>
      <w:r w:rsidR="00BB1792">
        <w:t>at a General Assembly</w:t>
      </w:r>
      <w:r w:rsidRPr="004259CB">
        <w:t>.</w:t>
      </w:r>
    </w:p>
    <w:p w14:paraId="641483F6" w14:textId="77777777" w:rsidR="004259CB" w:rsidRPr="004259CB" w:rsidRDefault="004259CB" w:rsidP="004259CB">
      <w:pPr>
        <w:pStyle w:val="Heading1"/>
        <w:tabs>
          <w:tab w:val="clear" w:pos="0"/>
        </w:tabs>
        <w:spacing w:before="0"/>
        <w:ind w:left="0" w:firstLine="0"/>
        <w:rPr>
          <w:caps w:val="0"/>
        </w:rPr>
      </w:pPr>
      <w:bookmarkStart w:id="64" w:name="_Toc464033449"/>
      <w:bookmarkStart w:id="65" w:name="_Toc455589152"/>
      <w:bookmarkStart w:id="66" w:name="_Toc455589153"/>
      <w:bookmarkStart w:id="67" w:name="_Toc455589154"/>
      <w:bookmarkStart w:id="68" w:name="_Toc455589155"/>
      <w:bookmarkStart w:id="69" w:name="_Toc455589156"/>
      <w:bookmarkStart w:id="70" w:name="_Toc455589157"/>
      <w:bookmarkStart w:id="71" w:name="_Toc455589158"/>
      <w:bookmarkStart w:id="72" w:name="_Toc455589159"/>
      <w:bookmarkStart w:id="73" w:name="_Toc455589160"/>
      <w:bookmarkStart w:id="74" w:name="_Toc455589161"/>
      <w:bookmarkStart w:id="75" w:name="_Toc455589162"/>
      <w:bookmarkStart w:id="76" w:name="_Toc455589163"/>
      <w:bookmarkStart w:id="77" w:name="_Toc455589164"/>
      <w:bookmarkStart w:id="78" w:name="_Toc455589165"/>
      <w:bookmarkStart w:id="79" w:name="_Toc455589166"/>
      <w:bookmarkStart w:id="80" w:name="_Toc455589167"/>
      <w:bookmarkStart w:id="81" w:name="_Toc455589168"/>
      <w:bookmarkStart w:id="82" w:name="_Toc455589169"/>
      <w:bookmarkStart w:id="83" w:name="_Toc455589170"/>
      <w:bookmarkStart w:id="84" w:name="_Toc455589171"/>
      <w:bookmarkStart w:id="85" w:name="_Toc464033450"/>
      <w:bookmarkStart w:id="86" w:name="_Toc464033451"/>
      <w:bookmarkStart w:id="87" w:name="_Toc432687611"/>
      <w:bookmarkStart w:id="88" w:name="_Toc464033452"/>
      <w:bookmarkStart w:id="89" w:name="_Toc464136445"/>
      <w:bookmarkStart w:id="90" w:name="_Toc46413961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259CB">
        <w:rPr>
          <w:caps w:val="0"/>
        </w:rPr>
        <w:t>DOCUMENT HISTORY</w:t>
      </w:r>
      <w:bookmarkEnd w:id="87"/>
      <w:bookmarkEnd w:id="88"/>
      <w:bookmarkEnd w:id="89"/>
      <w:bookmarkEnd w:id="90"/>
    </w:p>
    <w:p w14:paraId="641483F7" w14:textId="77777777" w:rsidR="004259CB" w:rsidRPr="004259CB" w:rsidRDefault="004259CB" w:rsidP="004259CB">
      <w:pPr>
        <w:pStyle w:val="Sparationtitre1"/>
        <w:rPr>
          <w:lang w:val="en-GB"/>
        </w:rPr>
      </w:pPr>
    </w:p>
    <w:p w14:paraId="641483F8"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641483FC" w14:textId="77777777" w:rsidTr="00BB1792">
        <w:tc>
          <w:tcPr>
            <w:tcW w:w="1417" w:type="dxa"/>
            <w:vAlign w:val="center"/>
          </w:tcPr>
          <w:p w14:paraId="641483F9"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641483FA"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641483FB"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64148400" w14:textId="77777777" w:rsidTr="00BB1792">
        <w:tc>
          <w:tcPr>
            <w:tcW w:w="1417" w:type="dxa"/>
            <w:vAlign w:val="center"/>
          </w:tcPr>
          <w:p w14:paraId="641483FD"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641483FE"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641483FF"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64148401"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3" w:author="Eckhoff,Dirk" w:date="2020-10-13T13:02:00Z" w:initials="DE">
    <w:p w14:paraId="64148402" w14:textId="77777777" w:rsidR="00A1643D" w:rsidRDefault="00A1643D">
      <w:pPr>
        <w:pStyle w:val="CommentText"/>
      </w:pPr>
      <w:r>
        <w:rPr>
          <w:rStyle w:val="CommentReference"/>
        </w:rPr>
        <w:annotationRef/>
      </w:r>
      <w:r>
        <w:t>Reflects the discussion we had on  revision  of rec  V103 and guideline</w:t>
      </w:r>
      <w:r w:rsidR="00563854">
        <w:t xml:space="preserve"> whether a GL is normative  when the Rec  referencing the GL is normative. </w:t>
      </w:r>
    </w:p>
  </w:comment>
  <w:comment w:id="22" w:author="Eckhoff,Dirk" w:date="2020-10-12T13:55:00Z" w:initials="DE">
    <w:p w14:paraId="64148403" w14:textId="77777777" w:rsidR="00A1643D" w:rsidRDefault="00A1643D">
      <w:pPr>
        <w:pStyle w:val="CommentText"/>
      </w:pPr>
      <w:r>
        <w:rPr>
          <w:rStyle w:val="CommentReference"/>
        </w:rPr>
        <w:annotationRef/>
      </w:r>
      <w:r>
        <w:t>Swop  this  text of paragr. 3  with 4: because paragr.1,2 and 4 (partly) tell about  standards in general, while  paragr.4  is  specific for S1040.</w:t>
      </w:r>
    </w:p>
  </w:comment>
  <w:comment w:id="29" w:author="Eckhoff,Dirk" w:date="2020-10-12T13:55:00Z" w:initials="DE">
    <w:p w14:paraId="64148404" w14:textId="77777777" w:rsidR="00A1643D" w:rsidRDefault="00A1643D">
      <w:pPr>
        <w:pStyle w:val="CommentText"/>
      </w:pPr>
      <w:r>
        <w:rPr>
          <w:rStyle w:val="CommentReference"/>
        </w:rPr>
        <w:annotationRef/>
      </w:r>
      <w:r>
        <w:t>Reflects the discussion we had on  revision  of rec  V103 and guideline</w:t>
      </w:r>
    </w:p>
  </w:comment>
  <w:comment w:id="32" w:author="Eckhoff,Dirk" w:date="2020-10-13T13:07:00Z" w:initials="DE">
    <w:p w14:paraId="64148405" w14:textId="77777777" w:rsidR="008F1AFF" w:rsidRDefault="008F1AFF">
      <w:pPr>
        <w:pStyle w:val="CommentText"/>
      </w:pPr>
      <w:r>
        <w:rPr>
          <w:rStyle w:val="CommentReference"/>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symbology , which </w:t>
      </w:r>
      <w:r w:rsidR="00856811">
        <w:t>are more operational while the gl will be more technical</w:t>
      </w:r>
      <w:r w:rsidR="000C300B">
        <w:t xml:space="preserve">.     </w:t>
      </w:r>
    </w:p>
  </w:comment>
  <w:comment w:id="56" w:author="Eckhoff,Dirk" w:date="2020-10-12T14:24:00Z" w:initials="DE">
    <w:p w14:paraId="64148406" w14:textId="77777777" w:rsidR="00856811" w:rsidRDefault="00856811">
      <w:pPr>
        <w:pStyle w:val="CommentText"/>
      </w:pPr>
      <w:r>
        <w:rPr>
          <w:rStyle w:val="CommentReference"/>
        </w:rPr>
        <w:annotationRef/>
      </w:r>
      <w:r>
        <w:t>Do we consequently follow that rule in our rec and gl?</w:t>
      </w:r>
    </w:p>
  </w:comment>
  <w:comment w:id="57" w:author="Eckhoff,Dirk" w:date="2020-10-13T13:09:00Z" w:initials="DE">
    <w:p w14:paraId="64148407" w14:textId="77777777" w:rsidR="00286144" w:rsidRDefault="00286144">
      <w:pPr>
        <w:pStyle w:val="CommentText"/>
      </w:pPr>
      <w:r>
        <w:rPr>
          <w:rStyle w:val="CommentReference"/>
        </w:rPr>
        <w:annotationRef/>
      </w:r>
      <w:r w:rsidR="00856811">
        <w:t>Sec</w:t>
      </w:r>
      <w:r w:rsidR="008D1AC1">
        <w:t>retariats Tasks</w:t>
      </w:r>
      <w:r w:rsidR="00856811">
        <w:t xml:space="preserve">: </w:t>
      </w:r>
      <w:r w:rsidR="008D1AC1">
        <w:t xml:space="preserve"> </w:t>
      </w:r>
      <w:r>
        <w:t>Make the  order as in paragr.4</w:t>
      </w:r>
    </w:p>
    <w:p w14:paraId="64148408" w14:textId="77777777" w:rsidR="00286144" w:rsidRDefault="000C300B">
      <w:pPr>
        <w:pStyle w:val="CommentText"/>
      </w:pPr>
      <w:r>
        <w:t xml:space="preserve">Update according to latest </w:t>
      </w:r>
      <w:r w:rsidR="00856811">
        <w:t xml:space="preserve">Council approvals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148402" w15:done="0"/>
  <w15:commentEx w15:paraId="64148403" w15:done="0"/>
  <w15:commentEx w15:paraId="64148404" w15:done="0"/>
  <w15:commentEx w15:paraId="64148405" w15:done="0"/>
  <w15:commentEx w15:paraId="64148406" w15:done="0"/>
  <w15:commentEx w15:paraId="641484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148402" w16cid:durableId="23CB8EDF"/>
  <w16cid:commentId w16cid:paraId="64148403" w16cid:durableId="23CB8EE0"/>
  <w16cid:commentId w16cid:paraId="64148404" w16cid:durableId="23CB8EE1"/>
  <w16cid:commentId w16cid:paraId="64148405" w16cid:durableId="23CB8EE2"/>
  <w16cid:commentId w16cid:paraId="64148406" w16cid:durableId="23CB8EE3"/>
  <w16cid:commentId w16cid:paraId="64148408" w16cid:durableId="23CB8E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4840B" w14:textId="77777777" w:rsidR="002B449E" w:rsidRDefault="002B449E" w:rsidP="003274DB">
      <w:r>
        <w:separator/>
      </w:r>
    </w:p>
  </w:endnote>
  <w:endnote w:type="continuationSeparator" w:id="0">
    <w:p w14:paraId="6414840C" w14:textId="77777777"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144CE" w14:textId="77777777" w:rsidR="00A23F4F" w:rsidRDefault="00A23F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17" w14:textId="77777777" w:rsidR="00857580" w:rsidRDefault="006A30AE"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4148445" wp14:editId="64148446">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64148447" wp14:editId="6414844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35119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4148418" w14:textId="77777777" w:rsidR="00857580" w:rsidRPr="00ED2A8D" w:rsidRDefault="00857580" w:rsidP="008747E0">
    <w:pPr>
      <w:pStyle w:val="Footer"/>
      <w:rPr>
        <w:lang w:val="en-GB"/>
      </w:rPr>
    </w:pPr>
  </w:p>
  <w:p w14:paraId="64148419" w14:textId="77777777" w:rsidR="00857580" w:rsidRPr="00ED2A8D" w:rsidRDefault="00857580" w:rsidP="008747E0">
    <w:pPr>
      <w:pStyle w:val="Footer"/>
      <w:rPr>
        <w:lang w:val="en-GB"/>
      </w:rPr>
    </w:pPr>
  </w:p>
  <w:p w14:paraId="6414841A" w14:textId="77777777" w:rsidR="00857580" w:rsidRPr="00ED2A8D" w:rsidRDefault="00857580" w:rsidP="008747E0">
    <w:pPr>
      <w:pStyle w:val="Footer"/>
      <w:rPr>
        <w:lang w:val="en-GB"/>
      </w:rPr>
    </w:pPr>
  </w:p>
  <w:p w14:paraId="6414841B"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70716" w14:textId="77777777" w:rsidR="00A23F4F" w:rsidRDefault="00A23F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23" w14:textId="77777777" w:rsidR="006A30AE" w:rsidRDefault="006A30AE" w:rsidP="008747E0">
    <w:pPr>
      <w:pStyle w:val="Footer"/>
      <w:rPr>
        <w:lang w:val="en-GB"/>
      </w:rPr>
    </w:pPr>
    <w:r>
      <w:rPr>
        <w:noProof/>
        <w:lang w:val="en-GB" w:eastAsia="en-GB"/>
      </w:rPr>
      <mc:AlternateContent>
        <mc:Choice Requires="wps">
          <w:drawing>
            <wp:anchor distT="0" distB="0" distL="114300" distR="114300" simplePos="0" relativeHeight="251672576" behindDoc="0" locked="0" layoutInCell="1" allowOverlap="1" wp14:anchorId="6414844B" wp14:editId="6414844C">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D72021"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64148424" w14:textId="77777777" w:rsidR="006A30AE" w:rsidRPr="00ED2A8D" w:rsidRDefault="006A30AE" w:rsidP="008747E0">
    <w:pPr>
      <w:pStyle w:val="Footer"/>
      <w:rPr>
        <w:lang w:val="en-GB"/>
      </w:rPr>
    </w:pPr>
  </w:p>
  <w:p w14:paraId="64148425" w14:textId="77777777" w:rsidR="006A30AE" w:rsidRPr="00ED2A8D" w:rsidRDefault="006A30AE" w:rsidP="008747E0">
    <w:pPr>
      <w:pStyle w:val="Footer"/>
      <w:rPr>
        <w:lang w:val="en-GB"/>
      </w:rPr>
    </w:pPr>
  </w:p>
  <w:p w14:paraId="64148426" w14:textId="77777777" w:rsidR="006A30AE" w:rsidRPr="00ED2A8D" w:rsidRDefault="006A30AE" w:rsidP="008747E0">
    <w:pPr>
      <w:pStyle w:val="Footer"/>
      <w:rPr>
        <w:lang w:val="en-GB"/>
      </w:rPr>
    </w:pPr>
  </w:p>
  <w:p w14:paraId="64148427" w14:textId="77777777" w:rsidR="006A30AE" w:rsidRPr="00ED2A8D" w:rsidRDefault="006A30AE" w:rsidP="008747E0">
    <w:pPr>
      <w:pStyle w:val="Footer"/>
      <w:rPr>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36" w14:textId="77777777" w:rsidR="00857580" w:rsidRPr="00C716E5" w:rsidRDefault="00857580" w:rsidP="00CB19DB">
    <w:pPr>
      <w:pStyle w:val="Footer"/>
      <w:rPr>
        <w:sz w:val="15"/>
        <w:szCs w:val="15"/>
      </w:rPr>
    </w:pPr>
  </w:p>
  <w:p w14:paraId="64148437" w14:textId="77777777" w:rsidR="00857580" w:rsidRDefault="00857580" w:rsidP="00CB19DB">
    <w:pPr>
      <w:pStyle w:val="Footerportrait"/>
    </w:pPr>
  </w:p>
  <w:p w14:paraId="64148438" w14:textId="2533F752" w:rsidR="00857580" w:rsidRPr="00C907DF" w:rsidRDefault="00A23F4F"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14:paraId="64148439" w14:textId="53E269A6" w:rsidR="00857580" w:rsidRPr="00CB19DB" w:rsidRDefault="00A23F4F"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48409" w14:textId="77777777" w:rsidR="002B449E" w:rsidRDefault="002B449E" w:rsidP="003274DB">
      <w:r>
        <w:separator/>
      </w:r>
    </w:p>
  </w:footnote>
  <w:footnote w:type="continuationSeparator" w:id="0">
    <w:p w14:paraId="6414840A" w14:textId="77777777" w:rsidR="002B449E" w:rsidRDefault="002B449E"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601C8" w14:textId="77777777" w:rsidR="00A23F4F" w:rsidRDefault="00A23F4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3B" w14:textId="77777777" w:rsidR="003371B3" w:rsidRDefault="003371B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3C" w14:textId="77777777" w:rsidR="003B2F7C" w:rsidRDefault="003B2F7C" w:rsidP="003371B3">
    <w:pPr>
      <w:pStyle w:val="Header"/>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6414844F" wp14:editId="64148450">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14843D" w14:textId="77777777" w:rsidR="006A30AE" w:rsidRPr="006A30AE" w:rsidRDefault="006A30AE" w:rsidP="003371B3">
    <w:pPr>
      <w:pStyle w:val="Header"/>
      <w:jc w:val="right"/>
      <w:rPr>
        <w:sz w:val="22"/>
        <w:lang w:val="en-GB"/>
      </w:rPr>
    </w:pPr>
  </w:p>
  <w:p w14:paraId="6414843E" w14:textId="77777777" w:rsidR="00857580" w:rsidRPr="006A30AE" w:rsidRDefault="00857580" w:rsidP="003371B3">
    <w:pPr>
      <w:pStyle w:val="Header"/>
      <w:jc w:val="right"/>
      <w:rPr>
        <w:sz w:val="18"/>
        <w:szCs w:val="18"/>
        <w:lang w:val="en-GB"/>
      </w:rPr>
    </w:pPr>
  </w:p>
  <w:p w14:paraId="6414843F" w14:textId="77777777" w:rsidR="006A30AE" w:rsidRPr="00AB623C" w:rsidRDefault="006A30AE" w:rsidP="003371B3">
    <w:pPr>
      <w:pStyle w:val="Header"/>
      <w:jc w:val="right"/>
      <w:rPr>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40"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0D" w14:textId="77777777" w:rsidR="003B2F7C" w:rsidRPr="003B2F7C" w:rsidRDefault="003B2F7C" w:rsidP="007971A3">
    <w:pPr>
      <w:pStyle w:val="Header"/>
      <w:jc w:val="center"/>
      <w:rPr>
        <w:sz w:val="22"/>
        <w:lang w:val="en-GB"/>
      </w:rPr>
    </w:pPr>
  </w:p>
  <w:p w14:paraId="6414840E" w14:textId="1A620BBB" w:rsidR="00857580" w:rsidRPr="0081052A" w:rsidRDefault="00857580" w:rsidP="003371B3">
    <w:pPr>
      <w:pStyle w:val="Header"/>
      <w:jc w:val="right"/>
      <w:rPr>
        <w:sz w:val="18"/>
        <w:szCs w:val="18"/>
        <w:lang w:val="en-GB"/>
      </w:rPr>
    </w:pPr>
    <w:r w:rsidRPr="003B2F7C">
      <w:rPr>
        <w:noProof/>
        <w:sz w:val="18"/>
        <w:szCs w:val="18"/>
        <w:lang w:val="en-GB" w:eastAsia="en-GB"/>
      </w:rPr>
      <w:drawing>
        <wp:anchor distT="0" distB="0" distL="114300" distR="114300" simplePos="0" relativeHeight="251657216" behindDoc="1" locked="0" layoutInCell="1" allowOverlap="1" wp14:anchorId="64148441" wp14:editId="64148442">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0" w:author="Kevin Gregory" w:date="2021-02-08T10:20:00Z">
      <w:r w:rsidR="00A23F4F">
        <w:rPr>
          <w:sz w:val="18"/>
          <w:szCs w:val="18"/>
          <w:lang w:val="en-GB"/>
        </w:rPr>
        <w:t>VTS50-7.4.1.1</w:t>
      </w:r>
    </w:ins>
  </w:p>
  <w:p w14:paraId="6414840F" w14:textId="77777777" w:rsidR="00857580" w:rsidRPr="00ED2A8D" w:rsidRDefault="00857580" w:rsidP="008747E0">
    <w:pPr>
      <w:pStyle w:val="Header"/>
      <w:rPr>
        <w:lang w:val="en-GB"/>
      </w:rPr>
    </w:pPr>
  </w:p>
  <w:p w14:paraId="64148410" w14:textId="77777777" w:rsidR="00857580" w:rsidRDefault="00857580" w:rsidP="008747E0">
    <w:pPr>
      <w:pStyle w:val="Header"/>
      <w:rPr>
        <w:lang w:val="en-GB"/>
      </w:rPr>
    </w:pPr>
  </w:p>
  <w:p w14:paraId="64148411" w14:textId="77777777" w:rsidR="00857580" w:rsidRDefault="00857580" w:rsidP="008747E0">
    <w:pPr>
      <w:pStyle w:val="Header"/>
      <w:rPr>
        <w:lang w:val="en-GB"/>
      </w:rPr>
    </w:pPr>
  </w:p>
  <w:p w14:paraId="64148412" w14:textId="77777777" w:rsidR="00857580" w:rsidRDefault="00857580" w:rsidP="008747E0">
    <w:pPr>
      <w:pStyle w:val="Header"/>
      <w:rPr>
        <w:lang w:val="en-GB"/>
      </w:rPr>
    </w:pPr>
  </w:p>
  <w:p w14:paraId="64148413" w14:textId="77777777" w:rsidR="00857580" w:rsidRDefault="00857580" w:rsidP="008747E0">
    <w:pPr>
      <w:pStyle w:val="Header"/>
      <w:rPr>
        <w:lang w:val="en-GB"/>
      </w:rPr>
    </w:pPr>
  </w:p>
  <w:p w14:paraId="64148414" w14:textId="77777777" w:rsidR="00857580" w:rsidRDefault="00857580" w:rsidP="008747E0">
    <w:pPr>
      <w:pStyle w:val="Header"/>
      <w:rPr>
        <w:lang w:val="en-GB"/>
      </w:rPr>
    </w:pPr>
  </w:p>
  <w:p w14:paraId="64148415" w14:textId="77777777" w:rsidR="00857580" w:rsidRPr="00ED2A8D" w:rsidRDefault="00857580" w:rsidP="008747E0">
    <w:pPr>
      <w:pStyle w:val="Header"/>
      <w:rPr>
        <w:lang w:val="en-GB"/>
      </w:rPr>
    </w:pPr>
  </w:p>
  <w:p w14:paraId="64148416" w14:textId="77777777" w:rsidR="00857580" w:rsidRPr="00ED2A8D" w:rsidRDefault="0081052A" w:rsidP="001349DB">
    <w:pPr>
      <w:pStyle w:val="Header"/>
      <w:spacing w:line="360" w:lineRule="exact"/>
      <w:rPr>
        <w:lang w:val="en-GB"/>
      </w:rPr>
    </w:pPr>
    <w:r>
      <w:rPr>
        <w:noProof/>
        <w:lang w:val="en-GB" w:eastAsia="en-GB"/>
      </w:rPr>
      <w:drawing>
        <wp:anchor distT="0" distB="0" distL="114300" distR="114300" simplePos="0" relativeHeight="251676672" behindDoc="1" locked="0" layoutInCell="1" allowOverlap="1" wp14:anchorId="64148443" wp14:editId="64148444">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DB948" w14:textId="77777777" w:rsidR="00A23F4F" w:rsidRDefault="00A23F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1C"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1D" w14:textId="77777777" w:rsidR="00AA2802" w:rsidRPr="006A30AE" w:rsidRDefault="006A30AE" w:rsidP="006A30AE">
    <w:pPr>
      <w:pStyle w:val="Header"/>
      <w:jc w:val="right"/>
      <w:rPr>
        <w:sz w:val="22"/>
        <w:lang w:val="en-GB"/>
      </w:rPr>
    </w:pPr>
    <w:r>
      <w:rPr>
        <w:noProof/>
        <w:sz w:val="22"/>
        <w:lang w:val="en-GB" w:eastAsia="en-GB"/>
      </w:rPr>
      <w:drawing>
        <wp:anchor distT="0" distB="0" distL="114300" distR="114300" simplePos="0" relativeHeight="251673600" behindDoc="1" locked="0" layoutInCell="1" allowOverlap="1" wp14:anchorId="64148449" wp14:editId="6414844A">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6414841E" w14:textId="77777777" w:rsidR="00AA2802" w:rsidRPr="006A30AE" w:rsidRDefault="00AA2802" w:rsidP="006A30AE">
    <w:pPr>
      <w:pStyle w:val="Header"/>
      <w:jc w:val="right"/>
      <w:rPr>
        <w:sz w:val="18"/>
        <w:szCs w:val="18"/>
        <w:lang w:val="en-GB"/>
      </w:rPr>
    </w:pPr>
  </w:p>
  <w:p w14:paraId="6414841F" w14:textId="77777777" w:rsidR="00AA2802" w:rsidRDefault="00AA2802" w:rsidP="008747E0">
    <w:pPr>
      <w:pStyle w:val="Header"/>
      <w:rPr>
        <w:lang w:val="en-GB"/>
      </w:rPr>
    </w:pPr>
  </w:p>
  <w:p w14:paraId="64148420" w14:textId="77777777" w:rsidR="00AA2802" w:rsidRDefault="00AA2802" w:rsidP="008747E0">
    <w:pPr>
      <w:pStyle w:val="Header"/>
      <w:rPr>
        <w:lang w:val="en-GB"/>
      </w:rPr>
    </w:pPr>
  </w:p>
  <w:p w14:paraId="64148421" w14:textId="77777777" w:rsidR="00AA2802" w:rsidRPr="00ED2A8D" w:rsidRDefault="00AA2802" w:rsidP="008747E0">
    <w:pPr>
      <w:pStyle w:val="Header"/>
      <w:rPr>
        <w:lang w:val="en-GB"/>
      </w:rPr>
    </w:pPr>
  </w:p>
  <w:p w14:paraId="64148422" w14:textId="77777777" w:rsidR="00AA2802" w:rsidRPr="00ED2A8D" w:rsidRDefault="00AA2802"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28" w14:textId="77777777" w:rsidR="007462F7" w:rsidRDefault="007462F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29"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2A" w14:textId="77777777" w:rsidR="00857580" w:rsidRDefault="003B2F7C" w:rsidP="003B2F7C">
    <w:pPr>
      <w:pStyle w:val="Header"/>
      <w:tabs>
        <w:tab w:val="right" w:pos="10205"/>
      </w:tabs>
      <w:rPr>
        <w:lang w:val="en-GB"/>
      </w:rPr>
    </w:pPr>
    <w:r>
      <w:rPr>
        <w:noProof/>
        <w:lang w:val="en-GB" w:eastAsia="en-GB"/>
      </w:rPr>
      <w:drawing>
        <wp:anchor distT="0" distB="0" distL="114300" distR="114300" simplePos="0" relativeHeight="251655680" behindDoc="1" locked="0" layoutInCell="1" allowOverlap="1" wp14:anchorId="6414844D" wp14:editId="6414844E">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6414842B" w14:textId="77777777" w:rsidR="006A30AE" w:rsidRPr="006A30AE" w:rsidRDefault="006A30AE" w:rsidP="006A30AE">
    <w:pPr>
      <w:pStyle w:val="Header"/>
      <w:tabs>
        <w:tab w:val="right" w:pos="10205"/>
      </w:tabs>
      <w:jc w:val="right"/>
      <w:rPr>
        <w:sz w:val="22"/>
        <w:lang w:val="en-GB"/>
      </w:rPr>
    </w:pPr>
  </w:p>
  <w:p w14:paraId="6414842C" w14:textId="77777777" w:rsidR="003B2F7C" w:rsidRPr="006A30AE" w:rsidRDefault="003B2F7C" w:rsidP="003B2F7C">
    <w:pPr>
      <w:pStyle w:val="Header"/>
      <w:tabs>
        <w:tab w:val="right" w:pos="10205"/>
      </w:tabs>
      <w:jc w:val="right"/>
      <w:rPr>
        <w:sz w:val="18"/>
        <w:szCs w:val="18"/>
        <w:lang w:val="en-GB"/>
      </w:rPr>
    </w:pPr>
  </w:p>
  <w:p w14:paraId="6414842D" w14:textId="77777777" w:rsidR="00857580" w:rsidRDefault="00857580" w:rsidP="008747E0">
    <w:pPr>
      <w:pStyle w:val="Header"/>
      <w:rPr>
        <w:lang w:val="en-GB"/>
      </w:rPr>
    </w:pPr>
  </w:p>
  <w:p w14:paraId="6414842E" w14:textId="77777777" w:rsidR="00857580" w:rsidRDefault="00857580" w:rsidP="008747E0">
    <w:pPr>
      <w:pStyle w:val="Header"/>
      <w:rPr>
        <w:lang w:val="en-GB"/>
      </w:rPr>
    </w:pPr>
  </w:p>
  <w:p w14:paraId="6414842F" w14:textId="77777777" w:rsidR="00857580" w:rsidRDefault="00857580" w:rsidP="008747E0">
    <w:pPr>
      <w:pStyle w:val="Header"/>
      <w:rPr>
        <w:lang w:val="en-GB"/>
      </w:rPr>
    </w:pPr>
  </w:p>
  <w:p w14:paraId="64148430" w14:textId="77777777" w:rsidR="00857580" w:rsidRPr="00441393" w:rsidRDefault="00857580" w:rsidP="00AB623C">
    <w:pPr>
      <w:pStyle w:val="Contents"/>
    </w:pPr>
    <w:r w:rsidRPr="00441393">
      <w:t>contents</w:t>
    </w:r>
  </w:p>
  <w:p w14:paraId="64148431" w14:textId="77777777" w:rsidR="00857580" w:rsidRDefault="00857580" w:rsidP="008747E0">
    <w:pPr>
      <w:pStyle w:val="Header"/>
      <w:rPr>
        <w:lang w:val="en-GB"/>
      </w:rPr>
    </w:pPr>
  </w:p>
  <w:p w14:paraId="64148432" w14:textId="77777777" w:rsidR="00857580" w:rsidRDefault="00857580" w:rsidP="008747E0">
    <w:pPr>
      <w:pStyle w:val="Header"/>
      <w:rPr>
        <w:lang w:val="en-GB"/>
      </w:rPr>
    </w:pPr>
  </w:p>
  <w:p w14:paraId="64148433" w14:textId="77777777" w:rsidR="00857580" w:rsidRDefault="00857580" w:rsidP="008747E0">
    <w:pPr>
      <w:pStyle w:val="Header"/>
      <w:rPr>
        <w:lang w:val="en-GB"/>
      </w:rPr>
    </w:pPr>
  </w:p>
  <w:p w14:paraId="64148434" w14:textId="77777777" w:rsidR="00857580" w:rsidRPr="00ED2A8D" w:rsidRDefault="00857580" w:rsidP="008747E0">
    <w:pPr>
      <w:pStyle w:val="Header"/>
      <w:rPr>
        <w:lang w:val="en-GB"/>
      </w:rPr>
    </w:pPr>
  </w:p>
  <w:p w14:paraId="64148435"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4843A" w14:textId="77777777" w:rsidR="003371B3" w:rsidRDefault="0033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3698"/>
    <w:rsid w:val="00016EAF"/>
    <w:rsid w:val="00085375"/>
    <w:rsid w:val="000A21EC"/>
    <w:rsid w:val="000C300B"/>
    <w:rsid w:val="000C43D3"/>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643D"/>
    <w:rsid w:val="00A1776A"/>
    <w:rsid w:val="00A23F4F"/>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148352"/>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323D5-B87F-459B-B0BC-87C1E112A824}">
  <ds:schemaRefs>
    <ds:schemaRef ds:uri="http://www.w3.org/XML/1998/namespace"/>
    <ds:schemaRef ds:uri="06022411-6e02-423b-85fd-39e0748b9219"/>
    <ds:schemaRef ds:uri="http://purl.org/dc/elements/1.1/"/>
    <ds:schemaRef ds:uri="http://schemas.microsoft.com/office/infopath/2007/PartnerControls"/>
    <ds:schemaRef ds:uri="ac5f8115-f13f-4d01-aff4-515a67108c33"/>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3.xml><?xml version="1.0" encoding="utf-8"?>
<ds:datastoreItem xmlns:ds="http://schemas.openxmlformats.org/officeDocument/2006/customXml" ds:itemID="{70C13D23-873A-4EC6-A22B-EEF50DC60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935</Words>
  <Characters>5331</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3</cp:revision>
  <cp:lastPrinted>2017-04-04T15:17:00Z</cp:lastPrinted>
  <dcterms:created xsi:type="dcterms:W3CDTF">2020-10-13T11:10:00Z</dcterms:created>
  <dcterms:modified xsi:type="dcterms:W3CDTF">2021-02-08T10:20:00Z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